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r>
        <w:rPr>
          <w:rFonts w:cs="Arial"/>
          <w:sz w:val="19"/>
          <w:szCs w:val="19"/>
        </w:rPr>
        <w:t>p</w:t>
      </w:r>
      <w:r w:rsidRPr="00B97173">
        <w:rPr>
          <w:rFonts w:cs="Arial"/>
          <w:sz w:val="19"/>
          <w:szCs w:val="19"/>
        </w:rPr>
        <w:t xml:space="preserve">pkt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9F4B51"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9F4B51"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27451A">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9F4B51"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rozdzielnic nN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reklozerów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przekroczenia deklarowanego czasu wyłączeń</w:t>
      </w:r>
      <w:r w:rsidR="005B133D" w:rsidRPr="00441A07">
        <w:rPr>
          <w:szCs w:val="18"/>
        </w:rPr>
        <w:t xml:space="preserve"> w uzgodnionym harmonogramie wyłączeń</w:t>
      </w:r>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wyłączeń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pomnożonego przez stosunek liczby godzin dodatkowego wyłączenia do łącznej liczby godzin deklarowanych wyłączeń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wyłączeń</w:t>
      </w:r>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7"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7"/>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8" w:name="_Ref333698851"/>
      <w:bookmarkStart w:id="9"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8"/>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9"/>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10"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10"/>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1"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1"/>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2"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2"/>
    </w:p>
    <w:p w14:paraId="54AC1572" w14:textId="2D3A4F85" w:rsidR="005B065B" w:rsidRPr="009C6273" w:rsidRDefault="005B065B" w:rsidP="002221B4">
      <w:pPr>
        <w:pStyle w:val="Styl2"/>
        <w:widowControl/>
        <w:numPr>
          <w:ilvl w:val="0"/>
          <w:numId w:val="56"/>
        </w:numPr>
        <w:spacing w:after="0" w:line="240" w:lineRule="auto"/>
        <w:rPr>
          <w:szCs w:val="18"/>
        </w:rPr>
      </w:pPr>
      <w:bookmarkStart w:id="13"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3"/>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4"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5"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5"/>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6"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6"/>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7"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7"/>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8"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8"/>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9"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9"/>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20"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20"/>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1"/>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2"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2"/>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3"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3"/>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4"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4"/>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5"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5"/>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6"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6"/>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7"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7"/>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4"/>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3DD0" w14:textId="77777777" w:rsidR="009F4B51" w:rsidRDefault="009F4B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41CC" w14:textId="77777777" w:rsidR="009F4B51" w:rsidRDefault="009F4B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3AE1A95B" w:rsidR="003E60B2" w:rsidRPr="00312334" w:rsidRDefault="009F4B51" w:rsidP="00DF5594">
    <w:pPr>
      <w:pStyle w:val="Nagwek"/>
      <w:tabs>
        <w:tab w:val="clear" w:pos="4536"/>
      </w:tabs>
      <w:spacing w:line="240" w:lineRule="auto"/>
      <w:ind w:left="142"/>
      <w:jc w:val="right"/>
      <w:rPr>
        <w:i/>
        <w:sz w:val="16"/>
      </w:rPr>
    </w:pPr>
    <w:ins w:id="6" w:author="Bagińska Marzena [PGE Dystr. O.Łódź]" w:date="2025-12-04T06:54:00Z">
      <w:r w:rsidRPr="009F4B51">
        <w:rPr>
          <w:b/>
          <w:bCs/>
          <w:i/>
          <w:sz w:val="16"/>
        </w:rPr>
        <w:br/>
        <w:t>POST/DYS/OLD/GZ/04376/2025</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rson w15:author="Bagińska Marzena [PGE Dystr. O.Łódź]">
    <w15:presenceInfo w15:providerId="AD" w15:userId="S::Marzena.Baginska@pgedystrybucja.pl::3f1106cd-388b-46c0-be0b-e20742394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70B"/>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451A"/>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5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4CF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POST/DYS/OLD/GZ/04376/2025                        </dmsv2SWPP2ObjectNumber>
    <dmsv2SWPP2SumMD5 xmlns="http://schemas.microsoft.com/sharepoint/v3">2e5ded4712ac47dd1813bc9db99bb202</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JEUP5JKVCYQC-1440096624-14740</_dlc_DocId>
    <_dlc_DocIdUrl xmlns="a19cb1c7-c5c7-46d4-85ae-d83685407bba">
      <Url>https://swpp2.dms.gkpge.pl/sites/41/_layouts/15/DocIdRedir.aspx?ID=JEUP5JKVCYQC-1440096624-14740</Url>
      <Description>JEUP5JKVCYQC-1440096624-14740</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3.xml><?xml version="1.0" encoding="utf-8"?>
<ds:datastoreItem xmlns:ds="http://schemas.openxmlformats.org/officeDocument/2006/customXml" ds:itemID="{95F1BB29-1685-4B06-87B5-89BB0DBD2C0C}">
  <ds:schemaRefs>
    <ds:schemaRef ds:uri="http://schemas.microsoft.com/sharepoint/events"/>
  </ds:schemaRefs>
</ds:datastoreItem>
</file>

<file path=customXml/itemProps4.xml><?xml version="1.0" encoding="utf-8"?>
<ds:datastoreItem xmlns:ds="http://schemas.openxmlformats.org/officeDocument/2006/customXml" ds:itemID="{348B38A9-3B26-4CBC-9903-D8437EA92B0F}"/>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20470</Words>
  <Characters>134999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2025-12-04T05:54:00Z</dcterms:created>
  <dcterms:modified xsi:type="dcterms:W3CDTF">2025-12-04T05:54:00Z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edb9d257-6bc6-446a-bdfb-b84333d3cde8</vt:lpwstr>
  </property>
</Properties>
</file>